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21A44BA4"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ОВІР ПОСТАВКИ №</w:t>
      </w:r>
      <w:ins w:id="0" w:author="Tatiana Kurasova" w:date="2024-10-08T15:10:00Z">
        <w:r w:rsidR="00242B77">
          <w:rPr>
            <w:rFonts w:ascii="Times New Roman" w:hAnsi="Times New Roman" w:cs="Times New Roman"/>
            <w:sz w:val="24"/>
            <w:szCs w:val="24"/>
            <w:lang w:val="uk-UA"/>
          </w:rPr>
          <w:t>1091</w:t>
        </w:r>
      </w:ins>
      <w:ins w:id="1" w:author="Oksana Gurin" w:date="2024-04-18T16:20:00Z">
        <w:r w:rsidR="008E32ED">
          <w:rPr>
            <w:rFonts w:ascii="Times New Roman" w:hAnsi="Times New Roman" w:cs="Times New Roman"/>
            <w:sz w:val="24"/>
            <w:szCs w:val="24"/>
            <w:lang w:val="uk-UA"/>
          </w:rPr>
          <w:t xml:space="preserve"> </w:t>
        </w:r>
      </w:ins>
      <w:del w:id="2" w:author="Oksana Gurin" w:date="2024-04-18T16:20:00Z">
        <w:r w:rsidR="00032655" w:rsidRPr="009E273C" w:rsidDel="008E32ED">
          <w:rPr>
            <w:rFonts w:ascii="Times New Roman" w:hAnsi="Times New Roman" w:cs="Times New Roman"/>
            <w:sz w:val="24"/>
            <w:szCs w:val="24"/>
            <w:lang w:val="uk-UA"/>
          </w:rPr>
          <w:delText xml:space="preserve"> </w:delText>
        </w:r>
        <w:r w:rsidR="006C2947" w:rsidRPr="009E273C" w:rsidDel="008E32ED">
          <w:rPr>
            <w:rFonts w:ascii="Times New Roman" w:hAnsi="Times New Roman" w:cs="Times New Roman"/>
            <w:sz w:val="24"/>
            <w:szCs w:val="24"/>
            <w:lang w:val="uk-UA"/>
          </w:rPr>
          <w:delText>_________</w:delText>
        </w:r>
      </w:del>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4B95C2B6"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ins w:id="3" w:author="Oksana Gurin" w:date="2024-04-18T16:20:00Z">
        <w:r w:rsidR="008E32ED">
          <w:rPr>
            <w:rFonts w:ascii="Times New Roman" w:hAnsi="Times New Roman" w:cs="Times New Roman"/>
            <w:sz w:val="24"/>
            <w:szCs w:val="24"/>
            <w:lang w:val="uk-UA"/>
          </w:rPr>
          <w:t xml:space="preserve">       </w:t>
        </w:r>
        <w:del w:id="4" w:author="Tatiana Kurasova" w:date="2024-10-08T15:05:00Z">
          <w:r w:rsidR="008E32ED" w:rsidDel="00242B77">
            <w:rPr>
              <w:rFonts w:ascii="Times New Roman" w:hAnsi="Times New Roman" w:cs="Times New Roman"/>
              <w:sz w:val="24"/>
              <w:szCs w:val="24"/>
              <w:lang w:val="uk-UA"/>
            </w:rPr>
            <w:delText xml:space="preserve"> </w:delText>
          </w:r>
        </w:del>
        <w:r w:rsidR="008E32ED">
          <w:rPr>
            <w:rFonts w:ascii="Times New Roman" w:hAnsi="Times New Roman" w:cs="Times New Roman"/>
            <w:sz w:val="24"/>
            <w:szCs w:val="24"/>
            <w:lang w:val="uk-UA"/>
          </w:rPr>
          <w:t xml:space="preserve"> </w:t>
        </w:r>
      </w:ins>
      <w:r w:rsidRPr="009E273C">
        <w:rPr>
          <w:rFonts w:ascii="Times New Roman" w:hAnsi="Times New Roman" w:cs="Times New Roman"/>
          <w:sz w:val="24"/>
          <w:szCs w:val="24"/>
          <w:lang w:val="uk-UA"/>
        </w:rPr>
        <w:t xml:space="preserve"> </w:t>
      </w:r>
      <w:del w:id="5" w:author="Oksana Gurin" w:date="2024-08-13T15:57:00Z">
        <w:r w:rsidRPr="009E273C" w:rsidDel="005F7AF4">
          <w:rPr>
            <w:rFonts w:ascii="Times New Roman" w:hAnsi="Times New Roman" w:cs="Times New Roman"/>
            <w:sz w:val="24"/>
            <w:szCs w:val="24"/>
            <w:lang w:val="uk-UA"/>
          </w:rPr>
          <w:delText xml:space="preserve"> </w:delText>
        </w:r>
      </w:del>
      <w:r w:rsidRPr="009E273C">
        <w:rPr>
          <w:rFonts w:ascii="Times New Roman" w:hAnsi="Times New Roman" w:cs="Times New Roman"/>
          <w:sz w:val="24"/>
          <w:szCs w:val="24"/>
          <w:lang w:val="uk-UA"/>
        </w:rPr>
        <w:t xml:space="preserve">  </w:t>
      </w:r>
      <w:r w:rsidR="00D91A69" w:rsidRPr="009E273C">
        <w:rPr>
          <w:rFonts w:ascii="Times New Roman" w:hAnsi="Times New Roman" w:cs="Times New Roman"/>
          <w:sz w:val="24"/>
          <w:szCs w:val="24"/>
          <w:lang w:val="uk-UA"/>
        </w:rPr>
        <w:t>«</w:t>
      </w:r>
      <w:ins w:id="6" w:author="Oksana Gurin" w:date="2024-04-18T16:20:00Z">
        <w:r w:rsidR="008E32ED">
          <w:rPr>
            <w:rFonts w:ascii="Times New Roman" w:hAnsi="Times New Roman" w:cs="Times New Roman"/>
            <w:sz w:val="24"/>
            <w:szCs w:val="24"/>
            <w:lang w:val="uk-UA"/>
          </w:rPr>
          <w:t xml:space="preserve"> </w:t>
        </w:r>
      </w:ins>
      <w:ins w:id="7" w:author="Oksana Gurin" w:date="2024-08-14T10:56:00Z">
        <w:r w:rsidR="009F6A9D">
          <w:rPr>
            <w:rFonts w:ascii="Times New Roman" w:hAnsi="Times New Roman" w:cs="Times New Roman"/>
            <w:sz w:val="24"/>
            <w:szCs w:val="24"/>
            <w:lang w:val="uk-UA"/>
          </w:rPr>
          <w:t>01</w:t>
        </w:r>
      </w:ins>
      <w:ins w:id="8" w:author="Oksana Gurin" w:date="2024-04-18T16:20:00Z">
        <w:r w:rsidR="008E32ED">
          <w:rPr>
            <w:rFonts w:ascii="Times New Roman" w:hAnsi="Times New Roman" w:cs="Times New Roman"/>
            <w:sz w:val="24"/>
            <w:szCs w:val="24"/>
            <w:lang w:val="uk-UA"/>
          </w:rPr>
          <w:t xml:space="preserve"> </w:t>
        </w:r>
      </w:ins>
      <w:del w:id="9" w:author="Oksana Gurin" w:date="2024-04-18T16:20:00Z">
        <w:r w:rsidR="006C2947" w:rsidRPr="009E273C" w:rsidDel="008E32ED">
          <w:rPr>
            <w:rFonts w:ascii="Times New Roman" w:hAnsi="Times New Roman" w:cs="Times New Roman"/>
            <w:sz w:val="24"/>
            <w:szCs w:val="24"/>
            <w:lang w:val="uk-UA"/>
          </w:rPr>
          <w:delText>_</w:delText>
        </w:r>
      </w:del>
      <w:del w:id="10" w:author="Oksana Gurin" w:date="2024-04-18T16:19:00Z">
        <w:r w:rsidR="006C2947" w:rsidRPr="009E273C" w:rsidDel="008E32ED">
          <w:rPr>
            <w:rFonts w:ascii="Times New Roman" w:hAnsi="Times New Roman" w:cs="Times New Roman"/>
            <w:sz w:val="24"/>
            <w:szCs w:val="24"/>
            <w:lang w:val="uk-UA"/>
          </w:rPr>
          <w:delText>__</w:delText>
        </w:r>
      </w:del>
      <w:r w:rsidRPr="009E273C">
        <w:rPr>
          <w:rFonts w:ascii="Times New Roman" w:hAnsi="Times New Roman" w:cs="Times New Roman"/>
          <w:sz w:val="24"/>
          <w:szCs w:val="24"/>
          <w:lang w:val="uk-UA"/>
        </w:rPr>
        <w:t>»</w:t>
      </w:r>
      <w:ins w:id="11" w:author="Oksana Gurin" w:date="2024-04-18T16:20:00Z">
        <w:r w:rsidR="008E32ED">
          <w:rPr>
            <w:rFonts w:ascii="Times New Roman" w:hAnsi="Times New Roman" w:cs="Times New Roman"/>
            <w:sz w:val="24"/>
            <w:szCs w:val="24"/>
            <w:lang w:val="uk-UA"/>
          </w:rPr>
          <w:t xml:space="preserve"> </w:t>
        </w:r>
      </w:ins>
      <w:ins w:id="12" w:author="Oksana Gurin" w:date="2024-08-14T11:30:00Z">
        <w:del w:id="13" w:author="Tatiana Kurasova" w:date="2024-10-08T15:05:00Z">
          <w:r w:rsidR="00244D97" w:rsidDel="00242B77">
            <w:rPr>
              <w:rFonts w:ascii="Times New Roman" w:hAnsi="Times New Roman" w:cs="Times New Roman"/>
              <w:sz w:val="24"/>
              <w:szCs w:val="24"/>
              <w:lang w:val="uk-UA"/>
            </w:rPr>
            <w:delText>січня</w:delText>
          </w:r>
        </w:del>
      </w:ins>
      <w:ins w:id="14" w:author="Tatiana Kurasova" w:date="2024-10-08T15:05:00Z">
        <w:r w:rsidR="00242B77">
          <w:rPr>
            <w:rFonts w:ascii="Times New Roman" w:hAnsi="Times New Roman" w:cs="Times New Roman"/>
            <w:sz w:val="24"/>
            <w:szCs w:val="24"/>
            <w:lang w:val="uk-UA"/>
          </w:rPr>
          <w:t>вересня</w:t>
        </w:r>
      </w:ins>
      <w:ins w:id="15" w:author="Oksana Gurin" w:date="2024-04-18T16:20:00Z">
        <w:r w:rsidR="008E32ED">
          <w:rPr>
            <w:rFonts w:ascii="Times New Roman" w:hAnsi="Times New Roman" w:cs="Times New Roman"/>
            <w:sz w:val="24"/>
            <w:szCs w:val="24"/>
            <w:lang w:val="uk-UA"/>
          </w:rPr>
          <w:t xml:space="preserve"> </w:t>
        </w:r>
      </w:ins>
      <w:del w:id="16" w:author="Oksana Gurin" w:date="2024-04-18T16:20:00Z">
        <w:r w:rsidRPr="009E273C" w:rsidDel="008E32ED">
          <w:rPr>
            <w:rFonts w:ascii="Times New Roman" w:hAnsi="Times New Roman" w:cs="Times New Roman"/>
            <w:sz w:val="24"/>
            <w:szCs w:val="24"/>
            <w:lang w:val="uk-UA"/>
          </w:rPr>
          <w:delText xml:space="preserve"> </w:delText>
        </w:r>
        <w:r w:rsidR="006C2947" w:rsidRPr="009E273C" w:rsidDel="008E32ED">
          <w:rPr>
            <w:rFonts w:ascii="Times New Roman" w:hAnsi="Times New Roman" w:cs="Times New Roman"/>
            <w:sz w:val="24"/>
            <w:szCs w:val="24"/>
            <w:lang w:val="uk-UA"/>
          </w:rPr>
          <w:delText>__________</w:delText>
        </w:r>
        <w:r w:rsidR="001E6687" w:rsidRPr="009E273C" w:rsidDel="008E32ED">
          <w:rPr>
            <w:rFonts w:ascii="Times New Roman" w:hAnsi="Times New Roman" w:cs="Times New Roman"/>
            <w:sz w:val="24"/>
            <w:szCs w:val="24"/>
            <w:lang w:val="uk-UA"/>
          </w:rPr>
          <w:delText xml:space="preserve"> </w:delText>
        </w:r>
      </w:del>
      <w:r w:rsidR="00C73961" w:rsidRPr="009E273C">
        <w:rPr>
          <w:rFonts w:ascii="Times New Roman" w:hAnsi="Times New Roman" w:cs="Times New Roman"/>
          <w:sz w:val="24"/>
          <w:szCs w:val="24"/>
          <w:lang w:val="uk-UA"/>
        </w:rPr>
        <w:t>202</w:t>
      </w:r>
      <w:del w:id="17" w:author="Oksana Gurin" w:date="2024-01-09T17:15:00Z">
        <w:r w:rsidR="009218BE" w:rsidDel="00B92B41">
          <w:rPr>
            <w:rFonts w:ascii="Times New Roman" w:hAnsi="Times New Roman" w:cs="Times New Roman"/>
            <w:sz w:val="24"/>
            <w:szCs w:val="24"/>
            <w:lang w:val="uk-UA"/>
          </w:rPr>
          <w:delText>3</w:delText>
        </w:r>
      </w:del>
      <w:ins w:id="18" w:author="Oksana Gurin" w:date="2024-01-09T17:15:00Z">
        <w:r w:rsidR="00B92B41">
          <w:rPr>
            <w:rFonts w:ascii="Times New Roman" w:hAnsi="Times New Roman" w:cs="Times New Roman"/>
            <w:sz w:val="24"/>
            <w:szCs w:val="24"/>
            <w:lang w:val="uk-UA"/>
          </w:rPr>
          <w:t>4</w:t>
        </w:r>
      </w:ins>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0AAA2979" w:rsidR="00A3162C" w:rsidRPr="009E273C" w:rsidRDefault="00750813" w:rsidP="00A3162C">
      <w:pPr>
        <w:spacing w:after="0" w:line="240" w:lineRule="auto"/>
        <w:ind w:firstLine="708"/>
        <w:jc w:val="both"/>
        <w:rPr>
          <w:rFonts w:ascii="Times New Roman" w:hAnsi="Times New Roman" w:cs="Times New Roman"/>
          <w:sz w:val="24"/>
          <w:szCs w:val="24"/>
          <w:lang w:val="uk-UA"/>
        </w:rPr>
      </w:pPr>
      <w:r w:rsidRPr="00497085">
        <w:rPr>
          <w:rFonts w:ascii="Times New Roman" w:hAnsi="Times New Roman" w:cs="Times New Roman"/>
          <w:b/>
          <w:bCs/>
          <w:sz w:val="24"/>
          <w:szCs w:val="24"/>
          <w:lang w:val="uk-UA"/>
        </w:rPr>
        <w:t>ТОВАРИСТВО З ОБМЕЖЕНОЮ ВІДПОВІДАЛЬНІСТЮ "</w:t>
      </w:r>
      <w:del w:id="19" w:author="Tatiana Kurasova" w:date="2024-10-08T15:09:00Z">
        <w:r w:rsidRPr="00497085" w:rsidDel="00242B77">
          <w:rPr>
            <w:rFonts w:ascii="Times New Roman" w:hAnsi="Times New Roman" w:cs="Times New Roman"/>
            <w:b/>
            <w:bCs/>
            <w:sz w:val="24"/>
            <w:szCs w:val="24"/>
            <w:lang w:val="uk-UA"/>
          </w:rPr>
          <w:delText>ЛИВАРНИЙ ЗАВОД КОЛЬОРОВИХ СПЛАВІВ</w:delText>
        </w:r>
      </w:del>
      <w:ins w:id="20" w:author="Tatiana Kurasova" w:date="2024-10-08T15:09:00Z">
        <w:r w:rsidR="00242B77">
          <w:rPr>
            <w:rFonts w:ascii="Times New Roman" w:hAnsi="Times New Roman" w:cs="Times New Roman"/>
            <w:b/>
            <w:bCs/>
            <w:sz w:val="24"/>
            <w:szCs w:val="24"/>
            <w:lang w:val="uk-UA"/>
          </w:rPr>
          <w:t>АЛЮМ ПРОДУКТ</w:t>
        </w:r>
      </w:ins>
      <w:r w:rsidRPr="00497085">
        <w:rPr>
          <w:rFonts w:ascii="Times New Roman" w:hAnsi="Times New Roman" w:cs="Times New Roman"/>
          <w:b/>
          <w:bCs/>
          <w:sz w:val="24"/>
          <w:szCs w:val="24"/>
          <w:lang w:val="uk-UA"/>
        </w:rPr>
        <w:t>"</w:t>
      </w:r>
      <w:r w:rsidR="00A3162C" w:rsidRPr="00532862">
        <w:rPr>
          <w:rFonts w:ascii="Times New Roman" w:hAnsi="Times New Roman" w:cs="Times New Roman"/>
          <w:b/>
          <w:bCs/>
          <w:sz w:val="24"/>
          <w:szCs w:val="24"/>
          <w:lang w:val="uk-UA"/>
        </w:rPr>
        <w:t>»</w:t>
      </w:r>
      <w:r w:rsidR="00A3162C"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00A3162C" w:rsidRPr="009E273C">
        <w:rPr>
          <w:rFonts w:ascii="Times New Roman" w:hAnsi="Times New Roman" w:cs="Times New Roman"/>
          <w:b/>
          <w:sz w:val="24"/>
          <w:szCs w:val="24"/>
          <w:lang w:val="uk-UA"/>
        </w:rPr>
        <w:t>»)</w:t>
      </w:r>
      <w:r w:rsidR="00A3162C" w:rsidRPr="009E273C">
        <w:rPr>
          <w:rFonts w:ascii="Times New Roman" w:hAnsi="Times New Roman" w:cs="Times New Roman"/>
          <w:sz w:val="24"/>
          <w:szCs w:val="24"/>
          <w:lang w:val="uk-UA"/>
        </w:rPr>
        <w:t>, в особ</w:t>
      </w:r>
      <w:r w:rsidR="00FB7C5E">
        <w:rPr>
          <w:rFonts w:ascii="Times New Roman" w:hAnsi="Times New Roman" w:cs="Times New Roman"/>
          <w:sz w:val="24"/>
          <w:szCs w:val="24"/>
          <w:lang w:val="uk-UA"/>
        </w:rPr>
        <w:t xml:space="preserve">і </w:t>
      </w:r>
      <w:r w:rsidR="00A3162C" w:rsidRPr="009E273C">
        <w:rPr>
          <w:rFonts w:ascii="Times New Roman" w:hAnsi="Times New Roman" w:cs="Times New Roman"/>
          <w:sz w:val="24"/>
          <w:szCs w:val="24"/>
          <w:lang w:val="uk-UA"/>
        </w:rPr>
        <w:t xml:space="preserve">директора </w:t>
      </w:r>
      <w:r w:rsidR="00497085">
        <w:rPr>
          <w:rFonts w:ascii="Times New Roman" w:hAnsi="Times New Roman" w:cs="Times New Roman"/>
          <w:sz w:val="24"/>
          <w:szCs w:val="24"/>
          <w:lang w:val="uk-UA"/>
        </w:rPr>
        <w:t>Сичова Андрія Вікторовича</w:t>
      </w:r>
      <w:r w:rsidR="00A3162C"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як</w:t>
      </w:r>
      <w:r w:rsidR="00497085">
        <w:rPr>
          <w:rFonts w:ascii="Times New Roman" w:hAnsi="Times New Roman" w:cs="Times New Roman"/>
          <w:sz w:val="24"/>
          <w:szCs w:val="24"/>
          <w:lang w:val="uk-UA"/>
        </w:rPr>
        <w:t>ий</w:t>
      </w:r>
      <w:r w:rsidR="009151FD"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діє на підставі Статуту, з однієї сторони, і</w:t>
      </w:r>
    </w:p>
    <w:p w14:paraId="293F6AAB" w14:textId="2A0CAEF2"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Товариство з обмеженою відповідальністю «</w:t>
      </w:r>
      <w:r w:rsidR="006C2947" w:rsidRPr="009E273C">
        <w:rPr>
          <w:rFonts w:ascii="Times New Roman" w:hAnsi="Times New Roman" w:cs="Times New Roman"/>
          <w:b/>
          <w:sz w:val="24"/>
          <w:szCs w:val="24"/>
          <w:lang w:val="uk-UA"/>
        </w:rPr>
        <w:t>_________»</w:t>
      </w:r>
      <w:r w:rsidR="006C2947" w:rsidRPr="009E273C">
        <w:rPr>
          <w:rFonts w:ascii="Times New Roman" w:hAnsi="Times New Roman" w:cs="Times New Roman"/>
          <w:sz w:val="24"/>
          <w:szCs w:val="24"/>
          <w:lang w:val="uk-UA"/>
        </w:rPr>
        <w:t xml:space="preserve"> (надалі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___________</w:t>
      </w:r>
      <w:r w:rsidRPr="009E273C">
        <w:rPr>
          <w:rFonts w:ascii="Times New Roman" w:hAnsi="Times New Roman" w:cs="Times New Roman"/>
          <w:sz w:val="24"/>
          <w:szCs w:val="24"/>
          <w:lang w:val="uk-UA"/>
        </w:rPr>
        <w:t>, 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здійснюватись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del w:id="21" w:author="Tatiana Kurasova" w:date="2024-10-08T15:13:00Z">
        <w:r w:rsidR="005539D6" w:rsidRPr="009E273C" w:rsidDel="00242B77">
          <w:rPr>
            <w:rFonts w:ascii="Times New Roman" w:hAnsi="Times New Roman" w:cs="Times New Roman"/>
            <w:sz w:val="24"/>
            <w:szCs w:val="24"/>
            <w:lang w:val="uk-UA"/>
          </w:rPr>
          <w:delText xml:space="preserve"> </w:delText>
        </w:r>
      </w:del>
      <w:r w:rsidR="005539D6" w:rsidRPr="009E273C">
        <w:rPr>
          <w:rFonts w:ascii="Times New Roman" w:hAnsi="Times New Roman" w:cs="Times New Roman"/>
          <w:sz w:val="24"/>
          <w:szCs w:val="24"/>
          <w:lang w:val="uk-UA"/>
        </w:rPr>
        <w:t>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2E306E5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за адресою</w:t>
      </w:r>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133CF4">
        <w:rPr>
          <w:rFonts w:ascii="Times New Roman" w:hAnsi="Times New Roman" w:cs="Times New Roman"/>
          <w:sz w:val="24"/>
          <w:szCs w:val="24"/>
          <w:lang w:val="uk-UA"/>
        </w:rPr>
        <w:t>2</w:t>
      </w:r>
      <w:ins w:id="22" w:author="Tatiana Kurasova" w:date="2024-10-08T15:11:00Z">
        <w:r w:rsidR="00242B77">
          <w:rPr>
            <w:rFonts w:ascii="Times New Roman" w:hAnsi="Times New Roman" w:cs="Times New Roman"/>
            <w:sz w:val="24"/>
            <w:szCs w:val="24"/>
            <w:lang w:val="uk-UA"/>
          </w:rPr>
          <w:t xml:space="preserve"> Б</w:t>
        </w:r>
      </w:ins>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9E273C">
        <w:rPr>
          <w:rFonts w:ascii="Times New Roman" w:hAnsi="Times New Roman" w:cs="Times New Roman"/>
          <w:sz w:val="24"/>
          <w:szCs w:val="24"/>
          <w:lang w:val="uk-UA"/>
        </w:rPr>
        <w:t>паспортами, експлуатаційною документацією</w:t>
      </w:r>
      <w:r w:rsidR="004009EA" w:rsidRPr="009E273C">
        <w:rPr>
          <w:rFonts w:ascii="Times New Roman" w:hAnsi="Times New Roman" w:cs="Times New Roman"/>
          <w:sz w:val="24"/>
          <w:szCs w:val="24"/>
          <w:lang w:val="uk-UA"/>
        </w:rPr>
        <w:t>, висновками</w:t>
      </w:r>
      <w:r w:rsidR="001B443D" w:rsidRPr="009E273C">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банківський рахунок Постачальника.</w:t>
      </w:r>
    </w:p>
    <w:p w14:paraId="3B2467EA" w14:textId="77777777" w:rsidR="001B443D" w:rsidRPr="008E32ED"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w:t>
      </w:r>
      <w:r w:rsidRPr="008E32ED">
        <w:rPr>
          <w:rFonts w:ascii="Times New Roman" w:hAnsi="Times New Roman" w:cs="Times New Roman"/>
          <w:sz w:val="24"/>
          <w:szCs w:val="24"/>
          <w:lang w:val="uk-UA"/>
        </w:rPr>
        <w:t xml:space="preserve">протягом </w:t>
      </w:r>
      <w:r w:rsidR="001B443D" w:rsidRPr="008E32ED">
        <w:rPr>
          <w:rFonts w:ascii="Times New Roman" w:hAnsi="Times New Roman" w:cs="Times New Roman"/>
          <w:sz w:val="24"/>
          <w:szCs w:val="24"/>
          <w:lang w:val="uk-UA"/>
          <w:rPrChange w:id="23" w:author="Oksana Gurin" w:date="2024-04-18T16:20:00Z">
            <w:rPr>
              <w:rFonts w:ascii="Times New Roman" w:hAnsi="Times New Roman" w:cs="Times New Roman"/>
              <w:sz w:val="24"/>
              <w:szCs w:val="24"/>
              <w:highlight w:val="yellow"/>
              <w:lang w:val="uk-UA"/>
            </w:rPr>
          </w:rPrChange>
        </w:rPr>
        <w:t>30 (тридцяти</w:t>
      </w:r>
      <w:r w:rsidRPr="008E32ED">
        <w:rPr>
          <w:rFonts w:ascii="Times New Roman" w:hAnsi="Times New Roman" w:cs="Times New Roman"/>
          <w:sz w:val="24"/>
          <w:szCs w:val="24"/>
          <w:lang w:val="uk-UA"/>
          <w:rPrChange w:id="24" w:author="Oksana Gurin" w:date="2024-04-18T16:20:00Z">
            <w:rPr>
              <w:rFonts w:ascii="Times New Roman" w:hAnsi="Times New Roman" w:cs="Times New Roman"/>
              <w:sz w:val="24"/>
              <w:szCs w:val="24"/>
              <w:highlight w:val="yellow"/>
              <w:lang w:val="uk-UA"/>
            </w:rPr>
          </w:rPrChange>
        </w:rPr>
        <w:t>)</w:t>
      </w:r>
      <w:r w:rsidRPr="008E32ED">
        <w:rPr>
          <w:rFonts w:ascii="Times New Roman" w:hAnsi="Times New Roman" w:cs="Times New Roman"/>
          <w:sz w:val="24"/>
          <w:szCs w:val="24"/>
          <w:lang w:val="uk-UA"/>
        </w:rPr>
        <w:t xml:space="preserve"> </w:t>
      </w:r>
      <w:r w:rsidR="001B443D" w:rsidRPr="008E32ED">
        <w:rPr>
          <w:rFonts w:ascii="Times New Roman" w:hAnsi="Times New Roman" w:cs="Times New Roman"/>
          <w:sz w:val="24"/>
          <w:szCs w:val="24"/>
          <w:lang w:val="uk-UA"/>
        </w:rPr>
        <w:t xml:space="preserve">календарних </w:t>
      </w:r>
      <w:r w:rsidRPr="008E32ED">
        <w:rPr>
          <w:rFonts w:ascii="Times New Roman" w:hAnsi="Times New Roman" w:cs="Times New Roman"/>
          <w:sz w:val="24"/>
          <w:szCs w:val="24"/>
          <w:lang w:val="uk-UA"/>
        </w:rPr>
        <w:t>дні</w:t>
      </w:r>
      <w:r w:rsidR="008557BD" w:rsidRPr="008E32ED">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8E32ED">
        <w:rPr>
          <w:rFonts w:ascii="Times New Roman" w:hAnsi="Times New Roman" w:cs="Times New Roman"/>
          <w:sz w:val="24"/>
          <w:szCs w:val="24"/>
          <w:lang w:val="uk-UA"/>
        </w:rPr>
        <w:t>3.3.</w:t>
      </w:r>
      <w:r w:rsidR="004D285E" w:rsidRPr="008E32ED">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w:t>
      </w:r>
      <w:r w:rsidR="004D285E" w:rsidRPr="009E273C">
        <w:rPr>
          <w:rFonts w:ascii="Times New Roman" w:hAnsi="Times New Roman" w:cs="Times New Roman"/>
          <w:sz w:val="24"/>
          <w:szCs w:val="24"/>
          <w:lang w:val="uk-UA"/>
        </w:rPr>
        <w:t xml:space="preserve">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77777777"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Документи, які підтверджують якість 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Стп*), де*Стп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адресою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7EEDB875"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 xml:space="preserve">і діє до 31 грудня </w:t>
      </w:r>
      <w:r w:rsidR="00FB46AE" w:rsidRPr="00F26434">
        <w:rPr>
          <w:rFonts w:ascii="Times New Roman" w:hAnsi="Times New Roman" w:cs="Times New Roman"/>
          <w:sz w:val="24"/>
          <w:szCs w:val="24"/>
          <w:lang w:val="uk-UA"/>
        </w:rPr>
        <w:t>202</w:t>
      </w:r>
      <w:ins w:id="25" w:author="Oksana Gurin" w:date="2024-08-13T15:58:00Z">
        <w:r w:rsidR="005F7AF4">
          <w:rPr>
            <w:rFonts w:ascii="Times New Roman" w:hAnsi="Times New Roman" w:cs="Times New Roman"/>
            <w:sz w:val="24"/>
            <w:szCs w:val="24"/>
            <w:lang w:val="uk-UA"/>
          </w:rPr>
          <w:t>5</w:t>
        </w:r>
      </w:ins>
      <w:del w:id="26" w:author="Oksana Gurin" w:date="2024-08-13T15:58:00Z">
        <w:r w:rsidR="00FB46AE" w:rsidRPr="00FB46AE" w:rsidDel="005F7AF4">
          <w:rPr>
            <w:rFonts w:ascii="Times New Roman" w:hAnsi="Times New Roman" w:cs="Times New Roman"/>
            <w:sz w:val="24"/>
            <w:szCs w:val="24"/>
          </w:rPr>
          <w:delText>4</w:delText>
        </w:r>
      </w:del>
      <w:r w:rsidR="00FB46AE" w:rsidRPr="00F26434">
        <w:rPr>
          <w:rFonts w:ascii="Times New Roman" w:hAnsi="Times New Roman" w:cs="Times New Roman"/>
          <w:sz w:val="24"/>
          <w:szCs w:val="24"/>
          <w:lang w:val="uk-UA"/>
        </w:rPr>
        <w:t xml:space="preserve"> </w:t>
      </w:r>
      <w:r w:rsidRPr="00F26434">
        <w:rPr>
          <w:rFonts w:ascii="Times New Roman" w:hAnsi="Times New Roman" w:cs="Times New Roman"/>
          <w:sz w:val="24"/>
          <w:szCs w:val="24"/>
          <w:lang w:val="uk-UA"/>
        </w:rPr>
        <w:t>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3E9C8400"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w:t>
      </w:r>
      <w:del w:id="27" w:author="Oksana Gurin" w:date="2024-02-21T13:25:00Z">
        <w:r w:rsidR="00A372F9" w:rsidRPr="00F26434" w:rsidDel="00011F2B">
          <w:rPr>
            <w:rFonts w:ascii="Times New Roman" w:hAnsi="Times New Roman" w:cs="Times New Roman"/>
            <w:sz w:val="24"/>
            <w:szCs w:val="24"/>
            <w:lang w:val="uk-UA"/>
          </w:rPr>
          <w:delText xml:space="preserve">різного роду </w:delText>
        </w:r>
        <w:r w:rsidR="00F26434" w:rsidRPr="00F26434" w:rsidDel="00011F2B">
          <w:rPr>
            <w:rFonts w:ascii="Times New Roman" w:hAnsi="Times New Roman" w:cs="Times New Roman"/>
            <w:sz w:val="24"/>
            <w:szCs w:val="24"/>
            <w:lang w:val="uk-UA"/>
          </w:rPr>
          <w:delText>зброї</w:delText>
        </w:r>
        <w:r w:rsidR="00A372F9" w:rsidRPr="00F26434" w:rsidDel="00011F2B">
          <w:rPr>
            <w:rFonts w:ascii="Times New Roman" w:hAnsi="Times New Roman" w:cs="Times New Roman"/>
            <w:sz w:val="24"/>
            <w:szCs w:val="24"/>
            <w:lang w:val="uk-UA"/>
          </w:rPr>
          <w:delText xml:space="preserve">, </w:delText>
        </w:r>
      </w:del>
      <w:r w:rsidR="00A372F9" w:rsidRPr="00F26434">
        <w:rPr>
          <w:rFonts w:ascii="Times New Roman" w:hAnsi="Times New Roman" w:cs="Times New Roman"/>
          <w:sz w:val="24"/>
          <w:szCs w:val="24"/>
          <w:lang w:val="uk-UA"/>
        </w:rPr>
        <w:t>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12.4</w:t>
      </w:r>
      <w:r w:rsidRPr="008E32ED">
        <w:rPr>
          <w:rFonts w:ascii="Times New Roman" w:hAnsi="Times New Roman" w:cs="Times New Roman"/>
          <w:sz w:val="24"/>
          <w:szCs w:val="24"/>
          <w:lang w:val="uk-UA"/>
        </w:rPr>
        <w:t xml:space="preserve">. </w:t>
      </w:r>
      <w:r w:rsidRPr="008E32ED">
        <w:rPr>
          <w:rFonts w:ascii="Times New Roman" w:hAnsi="Times New Roman" w:cs="Times New Roman"/>
          <w:sz w:val="24"/>
          <w:szCs w:val="24"/>
          <w:lang w:val="uk-UA"/>
          <w:rPrChange w:id="28" w:author="Oksana Gurin" w:date="2024-04-18T16:21:00Z">
            <w:rPr>
              <w:rFonts w:ascii="Times New Roman" w:hAnsi="Times New Roman" w:cs="Times New Roman"/>
              <w:sz w:val="24"/>
              <w:szCs w:val="24"/>
              <w:highlight w:val="yellow"/>
              <w:lang w:val="uk-UA"/>
            </w:rPr>
          </w:rPrChange>
        </w:rPr>
        <w:t>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4CF16379" w14:textId="00B0BC71" w:rsidR="00497085" w:rsidRPr="00497085" w:rsidRDefault="00497085" w:rsidP="006328A4">
            <w:pPr>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Pr="00497085">
              <w:rPr>
                <w:rFonts w:ascii="Times New Roman" w:hAnsi="Times New Roman" w:cs="Times New Roman"/>
                <w:b/>
                <w:bCs/>
                <w:sz w:val="24"/>
                <w:szCs w:val="24"/>
                <w:lang w:val="uk-UA"/>
              </w:rPr>
              <w:t>ПОКУПЕЦЬ</w:t>
            </w:r>
          </w:p>
          <w:p w14:paraId="5C4D2EC8" w14:textId="3C7E4A18" w:rsidR="00AC1DA0" w:rsidRDefault="006328A4" w:rsidP="00AC1DA0">
            <w:pPr>
              <w:autoSpaceDE w:val="0"/>
              <w:autoSpaceDN w:val="0"/>
              <w:spacing w:after="0" w:line="240" w:lineRule="auto"/>
              <w:rPr>
                <w:ins w:id="29" w:author="Tatiana Kurasova" w:date="2024-10-08T15:22:00Z"/>
                <w:rFonts w:ascii="Times New Roman" w:hAnsi="Times New Roman" w:cs="Times New Roman"/>
                <w:sz w:val="24"/>
                <w:szCs w:val="24"/>
                <w:lang w:val="uk-UA"/>
              </w:rPr>
            </w:pPr>
            <w:r w:rsidRPr="00497085">
              <w:rPr>
                <w:rFonts w:ascii="Times New Roman" w:hAnsi="Times New Roman" w:cs="Times New Roman"/>
                <w:b/>
                <w:bCs/>
                <w:sz w:val="24"/>
                <w:szCs w:val="24"/>
                <w:lang w:val="uk-UA"/>
              </w:rPr>
              <w:t>Товариство з обмеженою відповідальністю</w:t>
            </w:r>
            <w:r w:rsidRPr="00497085">
              <w:rPr>
                <w:rFonts w:ascii="Times New Roman" w:hAnsi="Times New Roman" w:cs="Times New Roman"/>
                <w:b/>
                <w:bCs/>
                <w:sz w:val="24"/>
                <w:szCs w:val="24"/>
                <w:lang w:val="uk-UA"/>
              </w:rPr>
              <w:br/>
              <w:t>"</w:t>
            </w:r>
            <w:del w:id="30" w:author="Tatiana Kurasova" w:date="2024-10-08T15:14:00Z">
              <w:r w:rsidRPr="00497085" w:rsidDel="00242B77">
                <w:rPr>
                  <w:rFonts w:ascii="Times New Roman" w:hAnsi="Times New Roman" w:cs="Times New Roman"/>
                  <w:b/>
                  <w:bCs/>
                  <w:sz w:val="24"/>
                  <w:szCs w:val="24"/>
                  <w:lang w:val="uk-UA"/>
                </w:rPr>
                <w:delText>Ливарний завод кольорових сплавів</w:delText>
              </w:r>
            </w:del>
            <w:ins w:id="31" w:author="Tatiana Kurasova" w:date="2024-10-08T15:14:00Z">
              <w:r w:rsidR="00242B77">
                <w:rPr>
                  <w:rFonts w:ascii="Times New Roman" w:hAnsi="Times New Roman" w:cs="Times New Roman"/>
                  <w:b/>
                  <w:bCs/>
                  <w:sz w:val="24"/>
                  <w:szCs w:val="24"/>
                  <w:lang w:val="uk-UA"/>
                </w:rPr>
                <w:t>АЛЮМ ПРОДУКТ</w:t>
              </w:r>
            </w:ins>
            <w:r w:rsidRPr="00497085">
              <w:rPr>
                <w:rFonts w:ascii="Times New Roman" w:hAnsi="Times New Roman" w:cs="Times New Roman"/>
                <w:b/>
                <w:bCs/>
                <w:sz w:val="24"/>
                <w:szCs w:val="24"/>
                <w:lang w:val="uk-UA"/>
              </w:rPr>
              <w:t>"</w:t>
            </w:r>
            <w:r w:rsidRPr="00497085">
              <w:rPr>
                <w:rFonts w:ascii="Times New Roman" w:hAnsi="Times New Roman" w:cs="Times New Roman"/>
                <w:sz w:val="24"/>
                <w:szCs w:val="24"/>
                <w:lang w:val="uk-UA"/>
              </w:rPr>
              <w:br/>
            </w:r>
            <w:r w:rsidRPr="00AC1DA0">
              <w:rPr>
                <w:rFonts w:ascii="Times New Roman" w:hAnsi="Times New Roman" w:cs="Times New Roman"/>
                <w:sz w:val="24"/>
                <w:szCs w:val="24"/>
                <w:lang w:val="uk-UA"/>
                <w:rPrChange w:id="32" w:author="Tatiana Kurasova" w:date="2024-10-08T15:16:00Z">
                  <w:rPr>
                    <w:rFonts w:ascii="Times New Roman" w:hAnsi="Times New Roman" w:cs="Times New Roman"/>
                    <w:sz w:val="24"/>
                    <w:szCs w:val="24"/>
                    <w:lang w:val="uk-UA"/>
                  </w:rPr>
                </w:rPrChange>
              </w:rPr>
              <w:t xml:space="preserve">Місцезнаходження юридичної особи: </w:t>
            </w:r>
            <w:ins w:id="33" w:author="Tatiana Kurasova" w:date="2024-10-08T15:16:00Z">
              <w:r w:rsidR="00AC1DA0" w:rsidRPr="00AC1DA0">
                <w:rPr>
                  <w:rFonts w:ascii="Times New Roman" w:hAnsi="Times New Roman" w:cs="Times New Roman"/>
                  <w:sz w:val="24"/>
                  <w:szCs w:val="24"/>
                  <w:lang w:val="uk-UA"/>
                  <w:rPrChange w:id="34" w:author="Tatiana Kurasova" w:date="2024-10-08T15:16:00Z">
                    <w:rPr>
                      <w:rFonts w:ascii="Times New Roman" w:hAnsi="Times New Roman" w:cs="Times New Roman"/>
                      <w:szCs w:val="18"/>
                      <w:lang w:val="uk-UA"/>
                    </w:rPr>
                  </w:rPrChange>
                </w:rPr>
                <w:t>07400</w:t>
              </w:r>
            </w:ins>
            <w:ins w:id="35" w:author="Tatiana Kurasova" w:date="2024-10-08T15:22:00Z">
              <w:r w:rsidR="00AC1DA0">
                <w:rPr>
                  <w:rFonts w:ascii="Times New Roman" w:hAnsi="Times New Roman" w:cs="Times New Roman"/>
                  <w:sz w:val="24"/>
                  <w:szCs w:val="24"/>
                  <w:lang w:val="uk-UA"/>
                </w:rPr>
                <w:t xml:space="preserve">, </w:t>
              </w:r>
            </w:ins>
            <w:ins w:id="36" w:author="Tatiana Kurasova" w:date="2024-10-08T15:16:00Z">
              <w:r w:rsidR="00AC1DA0" w:rsidRPr="00AC1DA0">
                <w:rPr>
                  <w:rFonts w:ascii="Times New Roman" w:hAnsi="Times New Roman" w:cs="Times New Roman"/>
                  <w:sz w:val="24"/>
                  <w:szCs w:val="24"/>
                  <w:lang w:val="uk-UA"/>
                  <w:rPrChange w:id="37" w:author="Tatiana Kurasova" w:date="2024-10-08T15:16:00Z">
                    <w:rPr>
                      <w:rFonts w:ascii="Times New Roman" w:hAnsi="Times New Roman" w:cs="Times New Roman"/>
                      <w:szCs w:val="18"/>
                      <w:lang w:val="uk-UA"/>
                    </w:rPr>
                  </w:rPrChange>
                </w:rPr>
                <w:t xml:space="preserve"> </w:t>
              </w:r>
            </w:ins>
            <w:ins w:id="38" w:author="Tatiana Kurasova" w:date="2024-10-08T15:23:00Z">
              <w:r w:rsidR="00AC1DA0">
                <w:rPr>
                  <w:rFonts w:ascii="Times New Roman" w:hAnsi="Times New Roman" w:cs="Times New Roman"/>
                  <w:sz w:val="24"/>
                  <w:szCs w:val="24"/>
                  <w:lang w:val="uk-UA"/>
                </w:rPr>
                <w:t xml:space="preserve">Україна, </w:t>
              </w:r>
            </w:ins>
            <w:ins w:id="39" w:author="Tatiana Kurasova" w:date="2024-10-08T15:16:00Z">
              <w:r w:rsidR="00AC1DA0" w:rsidRPr="00AC1DA0">
                <w:rPr>
                  <w:rFonts w:ascii="Times New Roman" w:hAnsi="Times New Roman" w:cs="Times New Roman"/>
                  <w:sz w:val="24"/>
                  <w:szCs w:val="24"/>
                  <w:lang w:val="uk-UA"/>
                  <w:rPrChange w:id="40" w:author="Tatiana Kurasova" w:date="2024-10-08T15:16:00Z">
                    <w:rPr>
                      <w:rFonts w:ascii="Times New Roman" w:hAnsi="Times New Roman" w:cs="Times New Roman"/>
                      <w:szCs w:val="18"/>
                      <w:lang w:val="uk-UA"/>
                    </w:rPr>
                  </w:rPrChange>
                </w:rPr>
                <w:t>Київська обл.,</w:t>
              </w:r>
            </w:ins>
            <w:ins w:id="41" w:author="Tatiana Kurasova" w:date="2024-10-08T15:22:00Z">
              <w:r w:rsidR="00AC1DA0">
                <w:rPr>
                  <w:rFonts w:ascii="Times New Roman" w:hAnsi="Times New Roman" w:cs="Times New Roman"/>
                  <w:sz w:val="24"/>
                  <w:szCs w:val="24"/>
                  <w:lang w:val="uk-UA"/>
                </w:rPr>
                <w:t xml:space="preserve"> </w:t>
              </w:r>
            </w:ins>
            <w:ins w:id="42" w:author="Tatiana Kurasova" w:date="2024-10-08T15:16:00Z">
              <w:r w:rsidR="00AC1DA0" w:rsidRPr="00AC1DA0">
                <w:rPr>
                  <w:rFonts w:ascii="Times New Roman" w:hAnsi="Times New Roman" w:cs="Times New Roman"/>
                  <w:sz w:val="24"/>
                  <w:szCs w:val="24"/>
                  <w:lang w:val="uk-UA"/>
                  <w:rPrChange w:id="43" w:author="Tatiana Kurasova" w:date="2024-10-08T15:16:00Z">
                    <w:rPr>
                      <w:rFonts w:ascii="Times New Roman" w:hAnsi="Times New Roman" w:cs="Times New Roman"/>
                      <w:szCs w:val="18"/>
                      <w:lang w:val="uk-UA"/>
                    </w:rPr>
                  </w:rPrChange>
                </w:rPr>
                <w:t xml:space="preserve">м. Бровари, </w:t>
              </w:r>
            </w:ins>
          </w:p>
          <w:p w14:paraId="1F17EBE2" w14:textId="77777777" w:rsidR="00AC1DA0" w:rsidRDefault="00AC1DA0" w:rsidP="00AC1DA0">
            <w:pPr>
              <w:autoSpaceDE w:val="0"/>
              <w:autoSpaceDN w:val="0"/>
              <w:spacing w:after="0" w:line="240" w:lineRule="auto"/>
              <w:rPr>
                <w:ins w:id="44" w:author="Tatiana Kurasova" w:date="2024-10-08T15:22:00Z"/>
                <w:rFonts w:ascii="Times New Roman" w:hAnsi="Times New Roman" w:cs="Times New Roman"/>
                <w:sz w:val="24"/>
                <w:szCs w:val="24"/>
                <w:lang w:val="uk-UA"/>
              </w:rPr>
            </w:pPr>
            <w:ins w:id="45" w:author="Tatiana Kurasova" w:date="2024-10-08T15:16:00Z">
              <w:r w:rsidRPr="00AC1DA0">
                <w:rPr>
                  <w:rFonts w:ascii="Times New Roman" w:hAnsi="Times New Roman" w:cs="Times New Roman"/>
                  <w:sz w:val="24"/>
                  <w:szCs w:val="24"/>
                  <w:lang w:val="uk-UA"/>
                  <w:rPrChange w:id="46" w:author="Tatiana Kurasova" w:date="2024-10-08T15:16:00Z">
                    <w:rPr>
                      <w:rFonts w:ascii="Times New Roman" w:hAnsi="Times New Roman" w:cs="Times New Roman"/>
                      <w:szCs w:val="18"/>
                      <w:lang w:val="uk-UA"/>
                    </w:rPr>
                  </w:rPrChange>
                </w:rPr>
                <w:t>бульвар Незалежності, 32</w:t>
              </w:r>
            </w:ins>
            <w:ins w:id="47" w:author="Tatiana Kurasova" w:date="2024-10-08T15:20:00Z">
              <w:r>
                <w:rPr>
                  <w:rFonts w:ascii="Times New Roman" w:hAnsi="Times New Roman" w:cs="Times New Roman"/>
                  <w:sz w:val="24"/>
                  <w:szCs w:val="24"/>
                  <w:lang w:val="uk-UA"/>
                </w:rPr>
                <w:t xml:space="preserve"> Б</w:t>
              </w:r>
            </w:ins>
          </w:p>
          <w:p w14:paraId="29555576" w14:textId="528C53D9" w:rsidR="006328A4" w:rsidRPr="00497085" w:rsidRDefault="00AC1DA0" w:rsidP="00AC1DA0">
            <w:pPr>
              <w:autoSpaceDE w:val="0"/>
              <w:autoSpaceDN w:val="0"/>
              <w:spacing w:after="0" w:line="240" w:lineRule="auto"/>
              <w:rPr>
                <w:rFonts w:ascii="Times New Roman" w:hAnsi="Times New Roman" w:cs="Times New Roman"/>
                <w:sz w:val="24"/>
                <w:szCs w:val="24"/>
                <w:lang w:val="uk-UA"/>
              </w:rPr>
              <w:pPrChange w:id="48" w:author="Tatiana Kurasova" w:date="2024-10-08T15:22:00Z">
                <w:pPr/>
              </w:pPrChange>
            </w:pPr>
            <w:bookmarkStart w:id="49" w:name="_GoBack"/>
            <w:bookmarkEnd w:id="49"/>
            <w:ins w:id="50" w:author="Tatiana Kurasova" w:date="2024-10-08T15:22:00Z">
              <w:r w:rsidRPr="00560980">
                <w:rPr>
                  <w:rFonts w:ascii="Times New Roman" w:hAnsi="Times New Roman" w:cs="Times New Roman"/>
                  <w:sz w:val="24"/>
                  <w:szCs w:val="24"/>
                  <w:lang w:val="uk-UA"/>
                </w:rPr>
                <w:t xml:space="preserve">ЄДРПОУ </w:t>
              </w:r>
              <w:r>
                <w:rPr>
                  <w:rFonts w:ascii="Times New Roman" w:hAnsi="Times New Roman" w:cs="Times New Roman"/>
                  <w:sz w:val="24"/>
                  <w:szCs w:val="24"/>
                  <w:lang w:val="uk-UA"/>
                </w:rPr>
                <w:t>44390654</w:t>
              </w:r>
            </w:ins>
            <w:del w:id="51" w:author="Tatiana Kurasova" w:date="2024-10-08T15:16:00Z">
              <w:r w:rsidR="006328A4" w:rsidRPr="00497085" w:rsidDel="00AC1DA0">
                <w:rPr>
                  <w:rFonts w:ascii="Times New Roman" w:hAnsi="Times New Roman" w:cs="Times New Roman"/>
                  <w:sz w:val="24"/>
                  <w:szCs w:val="24"/>
                  <w:lang w:val="uk-UA"/>
                </w:rPr>
                <w:delText>02218,</w:delText>
              </w:r>
              <w:r w:rsidR="006328A4" w:rsidRPr="00497085" w:rsidDel="00AC1DA0">
                <w:rPr>
                  <w:rFonts w:ascii="Times New Roman" w:hAnsi="Times New Roman" w:cs="Times New Roman"/>
                  <w:sz w:val="24"/>
                  <w:szCs w:val="24"/>
                  <w:lang w:val="uk-UA"/>
                </w:rPr>
                <w:br/>
                <w:delText xml:space="preserve">місто Київ, вул. </w:delText>
              </w:r>
              <w:r w:rsidR="006328A4" w:rsidRPr="00AC1DA0" w:rsidDel="00AC1DA0">
                <w:rPr>
                  <w:rFonts w:ascii="Times New Roman" w:hAnsi="Times New Roman" w:cs="Times New Roman"/>
                  <w:sz w:val="24"/>
                  <w:szCs w:val="24"/>
                  <w:lang w:val="uk-UA"/>
                  <w:rPrChange w:id="52" w:author="Tatiana Kurasova" w:date="2024-10-08T15:18:00Z">
                    <w:rPr>
                      <w:rFonts w:ascii="Times New Roman" w:hAnsi="Times New Roman" w:cs="Times New Roman"/>
                      <w:sz w:val="24"/>
                      <w:szCs w:val="24"/>
                    </w:rPr>
                  </w:rPrChange>
                </w:rPr>
                <w:delText>Райдужна, будинок 13</w:delText>
              </w:r>
            </w:del>
            <w:r w:rsidR="006328A4" w:rsidRPr="00AC1DA0">
              <w:rPr>
                <w:rFonts w:ascii="Times New Roman" w:hAnsi="Times New Roman" w:cs="Times New Roman"/>
                <w:sz w:val="24"/>
                <w:szCs w:val="24"/>
                <w:lang w:val="uk-UA"/>
                <w:rPrChange w:id="53" w:author="Tatiana Kurasova" w:date="2024-10-08T15:18:00Z">
                  <w:rPr>
                    <w:rFonts w:ascii="Times New Roman" w:hAnsi="Times New Roman" w:cs="Times New Roman"/>
                    <w:sz w:val="24"/>
                    <w:szCs w:val="24"/>
                  </w:rPr>
                </w:rPrChange>
              </w:rPr>
              <w:br/>
            </w:r>
            <w:ins w:id="54" w:author="Tatiana Kurasova" w:date="2024-10-08T15:17:00Z">
              <w:r>
                <w:rPr>
                  <w:rFonts w:ascii="Times New Roman" w:hAnsi="Times New Roman" w:cs="Times New Roman"/>
                  <w:sz w:val="24"/>
                  <w:szCs w:val="24"/>
                  <w:lang w:val="en-US"/>
                </w:rPr>
                <w:t>IBAN</w:t>
              </w:r>
              <w:r w:rsidRPr="00AC1DA0">
                <w:rPr>
                  <w:rFonts w:ascii="Times New Roman" w:hAnsi="Times New Roman" w:cs="Times New Roman"/>
                  <w:sz w:val="24"/>
                  <w:szCs w:val="24"/>
                  <w:lang w:val="uk-UA"/>
                  <w:rPrChange w:id="55" w:author="Tatiana Kurasova" w:date="2024-10-08T15:18:00Z">
                    <w:rPr>
                      <w:rFonts w:ascii="Times New Roman" w:hAnsi="Times New Roman" w:cs="Times New Roman"/>
                      <w:sz w:val="24"/>
                      <w:szCs w:val="24"/>
                      <w:lang w:val="en-US"/>
                    </w:rPr>
                  </w:rPrChange>
                </w:rPr>
                <w:t xml:space="preserve"> </w:t>
              </w:r>
            </w:ins>
            <w:del w:id="56" w:author="Tatiana Kurasova" w:date="2024-10-08T15:17:00Z">
              <w:r w:rsidR="006328A4" w:rsidRPr="00AC1DA0" w:rsidDel="00AC1DA0">
                <w:rPr>
                  <w:rFonts w:ascii="Times New Roman" w:hAnsi="Times New Roman" w:cs="Times New Roman"/>
                  <w:sz w:val="24"/>
                  <w:szCs w:val="24"/>
                  <w:lang w:val="uk-UA"/>
                  <w:rPrChange w:id="57" w:author="Tatiana Kurasova" w:date="2024-10-08T15:18:00Z">
                    <w:rPr>
                      <w:rFonts w:ascii="Times New Roman" w:hAnsi="Times New Roman" w:cs="Times New Roman"/>
                      <w:sz w:val="24"/>
                      <w:szCs w:val="24"/>
                    </w:rPr>
                  </w:rPrChange>
                </w:rPr>
                <w:delText xml:space="preserve">р/р </w:delText>
              </w:r>
            </w:del>
            <w:r w:rsidR="006328A4" w:rsidRPr="00497085">
              <w:rPr>
                <w:rFonts w:ascii="Times New Roman" w:hAnsi="Times New Roman" w:cs="Times New Roman"/>
                <w:sz w:val="24"/>
                <w:szCs w:val="24"/>
              </w:rPr>
              <w:t>UA</w:t>
            </w:r>
            <w:r w:rsidR="006328A4" w:rsidRPr="00AC1DA0">
              <w:rPr>
                <w:rFonts w:ascii="Times New Roman" w:hAnsi="Times New Roman" w:cs="Times New Roman"/>
                <w:sz w:val="24"/>
                <w:szCs w:val="24"/>
                <w:lang w:val="uk-UA"/>
                <w:rPrChange w:id="58" w:author="Tatiana Kurasova" w:date="2024-10-08T15:18:00Z">
                  <w:rPr>
                    <w:rFonts w:ascii="Times New Roman" w:hAnsi="Times New Roman" w:cs="Times New Roman"/>
                    <w:sz w:val="24"/>
                    <w:szCs w:val="24"/>
                  </w:rPr>
                </w:rPrChange>
              </w:rPr>
              <w:t xml:space="preserve"> </w:t>
            </w:r>
            <w:ins w:id="59" w:author="Tatiana Kurasova" w:date="2024-10-08T15:17:00Z">
              <w:r w:rsidRPr="00AC1DA0">
                <w:rPr>
                  <w:rFonts w:ascii="Times New Roman" w:hAnsi="Times New Roman" w:cs="Times New Roman"/>
                  <w:sz w:val="24"/>
                  <w:szCs w:val="24"/>
                  <w:lang w:val="uk-UA"/>
                </w:rPr>
                <w:t>953806340000026003294241001</w:t>
              </w:r>
            </w:ins>
            <w:ins w:id="60" w:author="Oksana Gurin" w:date="2024-06-28T12:10:00Z">
              <w:del w:id="61" w:author="Tatiana Kurasova" w:date="2024-10-08T15:17:00Z">
                <w:r w:rsidR="00694AD1" w:rsidDel="00AC1DA0">
                  <w:rPr>
                    <w:rFonts w:ascii="Times New Roman" w:hAnsi="Times New Roman" w:cs="Times New Roman"/>
                    <w:sz w:val="24"/>
                    <w:szCs w:val="24"/>
                    <w:lang w:val="uk-UA"/>
                  </w:rPr>
                  <w:delText>0</w:delText>
                </w:r>
              </w:del>
            </w:ins>
            <w:ins w:id="62" w:author="Oksana Gurin" w:date="2024-06-28T12:11:00Z">
              <w:del w:id="63" w:author="Tatiana Kurasova" w:date="2024-10-08T15:17:00Z">
                <w:r w:rsidR="00694AD1" w:rsidDel="00AC1DA0">
                  <w:rPr>
                    <w:rFonts w:ascii="Times New Roman" w:hAnsi="Times New Roman" w:cs="Times New Roman"/>
                    <w:sz w:val="24"/>
                    <w:szCs w:val="24"/>
                    <w:lang w:val="uk-UA"/>
                  </w:rPr>
                  <w:delText>63806340000026006361609001</w:delText>
                </w:r>
              </w:del>
            </w:ins>
            <w:del w:id="64" w:author="Oksana Gurin" w:date="2024-06-28T12:10:00Z">
              <w:r w:rsidR="006328A4" w:rsidRPr="00AC1DA0" w:rsidDel="00694AD1">
                <w:rPr>
                  <w:rFonts w:ascii="Times New Roman" w:hAnsi="Times New Roman" w:cs="Times New Roman"/>
                  <w:sz w:val="24"/>
                  <w:szCs w:val="24"/>
                  <w:lang w:val="uk-UA"/>
                  <w:rPrChange w:id="65" w:author="Tatiana Kurasova" w:date="2024-10-08T15:18:00Z">
                    <w:rPr>
                      <w:rFonts w:ascii="Times New Roman" w:hAnsi="Times New Roman" w:cs="Times New Roman"/>
                      <w:sz w:val="24"/>
                      <w:szCs w:val="24"/>
                    </w:rPr>
                  </w:rPrChange>
                </w:rPr>
                <w:delText>663534890000026003591875001</w:delText>
              </w:r>
            </w:del>
            <w:r w:rsidR="006328A4" w:rsidRPr="00AC1DA0">
              <w:rPr>
                <w:rFonts w:ascii="Times New Roman" w:hAnsi="Times New Roman" w:cs="Times New Roman"/>
                <w:sz w:val="24"/>
                <w:szCs w:val="24"/>
                <w:lang w:val="uk-UA"/>
                <w:rPrChange w:id="66" w:author="Tatiana Kurasova" w:date="2024-10-08T15:18:00Z">
                  <w:rPr>
                    <w:rFonts w:ascii="Times New Roman" w:hAnsi="Times New Roman" w:cs="Times New Roman"/>
                    <w:sz w:val="24"/>
                    <w:szCs w:val="24"/>
                  </w:rPr>
                </w:rPrChange>
              </w:rPr>
              <w:br/>
              <w:t xml:space="preserve">в </w:t>
            </w:r>
            <w:ins w:id="67" w:author="Oksana Gurin" w:date="2024-06-28T12:11:00Z">
              <w:del w:id="68" w:author="Tatiana Kurasova" w:date="2024-10-08T15:19:00Z">
                <w:r w:rsidR="00694AD1" w:rsidDel="00AC1DA0">
                  <w:rPr>
                    <w:rFonts w:ascii="Times New Roman" w:hAnsi="Times New Roman" w:cs="Times New Roman"/>
                    <w:sz w:val="24"/>
                    <w:szCs w:val="24"/>
                    <w:lang w:val="uk-UA"/>
                  </w:rPr>
                  <w:delText>ПуАТ «КБ»АКОРД</w:delText>
                </w:r>
              </w:del>
            </w:ins>
            <w:del w:id="69" w:author="Tatiana Kurasova" w:date="2024-10-08T15:19:00Z">
              <w:r w:rsidR="006328A4" w:rsidRPr="00AC1DA0" w:rsidDel="00AC1DA0">
                <w:rPr>
                  <w:rFonts w:ascii="Times New Roman" w:hAnsi="Times New Roman" w:cs="Times New Roman"/>
                  <w:sz w:val="24"/>
                  <w:szCs w:val="24"/>
                  <w:lang w:val="uk-UA"/>
                  <w:rPrChange w:id="70" w:author="Tatiana Kurasova" w:date="2024-10-08T15:18:00Z">
                    <w:rPr>
                      <w:rFonts w:ascii="Times New Roman" w:hAnsi="Times New Roman" w:cs="Times New Roman"/>
                      <w:sz w:val="24"/>
                      <w:szCs w:val="24"/>
                    </w:rPr>
                  </w:rPrChange>
                </w:rPr>
                <w:delText>АТ «АСВІО БАНК»</w:delText>
              </w:r>
            </w:del>
            <w:ins w:id="71" w:author="Tatiana Kurasova" w:date="2024-10-08T15:19:00Z">
              <w:r>
                <w:rPr>
                  <w:rFonts w:ascii="Times New Roman" w:hAnsi="Times New Roman" w:cs="Times New Roman"/>
                  <w:sz w:val="24"/>
                  <w:szCs w:val="24"/>
                  <w:lang w:val="uk-UA"/>
                </w:rPr>
                <w:t>АТ КБ «Акордбанк»</w:t>
              </w:r>
            </w:ins>
            <w:del w:id="72" w:author="Tatiana Kurasova" w:date="2024-10-08T15:22:00Z">
              <w:r w:rsidR="006328A4" w:rsidRPr="00AC1DA0" w:rsidDel="00AC1DA0">
                <w:rPr>
                  <w:rFonts w:ascii="Times New Roman" w:hAnsi="Times New Roman" w:cs="Times New Roman"/>
                  <w:sz w:val="24"/>
                  <w:szCs w:val="24"/>
                  <w:lang w:val="uk-UA"/>
                  <w:rPrChange w:id="73" w:author="Tatiana Kurasova" w:date="2024-10-08T15:18:00Z">
                    <w:rPr>
                      <w:rFonts w:ascii="Times New Roman" w:hAnsi="Times New Roman" w:cs="Times New Roman"/>
                      <w:sz w:val="24"/>
                      <w:szCs w:val="24"/>
                    </w:rPr>
                  </w:rPrChange>
                </w:rPr>
                <w:br/>
                <w:delText xml:space="preserve">код ЄДРПОУ </w:delText>
              </w:r>
            </w:del>
            <w:del w:id="74" w:author="Tatiana Kurasova" w:date="2024-10-08T15:19:00Z">
              <w:r w:rsidR="006328A4" w:rsidRPr="00AC1DA0" w:rsidDel="00AC1DA0">
                <w:rPr>
                  <w:rFonts w:ascii="Times New Roman" w:hAnsi="Times New Roman" w:cs="Times New Roman"/>
                  <w:sz w:val="24"/>
                  <w:szCs w:val="24"/>
                  <w:lang w:val="uk-UA"/>
                  <w:rPrChange w:id="75" w:author="Tatiana Kurasova" w:date="2024-10-08T15:18:00Z">
                    <w:rPr>
                      <w:rFonts w:ascii="Times New Roman" w:hAnsi="Times New Roman" w:cs="Times New Roman"/>
                      <w:sz w:val="24"/>
                      <w:szCs w:val="24"/>
                    </w:rPr>
                  </w:rPrChange>
                </w:rPr>
                <w:delText>44162267</w:delText>
              </w:r>
            </w:del>
            <w:r w:rsidR="006328A4" w:rsidRPr="00AC1DA0">
              <w:rPr>
                <w:rFonts w:ascii="Times New Roman" w:hAnsi="Times New Roman" w:cs="Times New Roman"/>
                <w:sz w:val="24"/>
                <w:szCs w:val="24"/>
                <w:lang w:val="uk-UA"/>
                <w:rPrChange w:id="76" w:author="Tatiana Kurasova" w:date="2024-10-08T15:18:00Z">
                  <w:rPr>
                    <w:rFonts w:ascii="Times New Roman" w:hAnsi="Times New Roman" w:cs="Times New Roman"/>
                    <w:sz w:val="24"/>
                    <w:szCs w:val="24"/>
                  </w:rPr>
                </w:rPrChange>
              </w:rPr>
              <w:br/>
              <w:t xml:space="preserve">ІПН </w:t>
            </w:r>
            <w:ins w:id="77" w:author="Tatiana Kurasova" w:date="2024-10-08T15:20:00Z">
              <w:r w:rsidRPr="00AC1DA0">
                <w:rPr>
                  <w:rFonts w:ascii="Times New Roman" w:hAnsi="Times New Roman" w:cs="Times New Roman"/>
                  <w:sz w:val="24"/>
                  <w:szCs w:val="24"/>
                  <w:lang w:val="uk-UA"/>
                </w:rPr>
                <w:t>443906526520</w:t>
              </w:r>
            </w:ins>
            <w:del w:id="78" w:author="Tatiana Kurasova" w:date="2024-10-08T15:20:00Z">
              <w:r w:rsidR="006328A4" w:rsidRPr="00AC1DA0" w:rsidDel="00AC1DA0">
                <w:rPr>
                  <w:rFonts w:ascii="Times New Roman" w:hAnsi="Times New Roman" w:cs="Times New Roman"/>
                  <w:sz w:val="24"/>
                  <w:szCs w:val="24"/>
                  <w:lang w:val="uk-UA"/>
                  <w:rPrChange w:id="79" w:author="Tatiana Kurasova" w:date="2024-10-08T15:18:00Z">
                    <w:rPr>
                      <w:rFonts w:ascii="Times New Roman" w:hAnsi="Times New Roman" w:cs="Times New Roman"/>
                      <w:sz w:val="24"/>
                      <w:szCs w:val="24"/>
                    </w:rPr>
                  </w:rPrChange>
                </w:rPr>
                <w:delText>441622626535</w:delText>
              </w:r>
            </w:del>
            <w:r w:rsidR="006328A4" w:rsidRPr="00AC1DA0">
              <w:rPr>
                <w:rFonts w:ascii="Times New Roman" w:hAnsi="Times New Roman" w:cs="Times New Roman"/>
                <w:sz w:val="24"/>
                <w:szCs w:val="24"/>
                <w:lang w:val="uk-UA"/>
                <w:rPrChange w:id="80" w:author="Tatiana Kurasova" w:date="2024-10-08T15:18:00Z">
                  <w:rPr>
                    <w:rFonts w:ascii="Times New Roman" w:hAnsi="Times New Roman" w:cs="Times New Roman"/>
                    <w:sz w:val="24"/>
                    <w:szCs w:val="24"/>
                  </w:rPr>
                </w:rPrChange>
              </w:rPr>
              <w:br/>
            </w:r>
            <w:r w:rsidR="006328A4" w:rsidRPr="00AC1DA0">
              <w:rPr>
                <w:rFonts w:ascii="Times New Roman" w:hAnsi="Times New Roman" w:cs="Times New Roman"/>
                <w:sz w:val="24"/>
                <w:szCs w:val="24"/>
                <w:lang w:val="uk-UA"/>
                <w:rPrChange w:id="81" w:author="Tatiana Kurasova" w:date="2024-10-08T15:18:00Z">
                  <w:rPr>
                    <w:rFonts w:ascii="Times New Roman" w:hAnsi="Times New Roman" w:cs="Times New Roman"/>
                    <w:sz w:val="24"/>
                    <w:szCs w:val="24"/>
                  </w:rPr>
                </w:rPrChange>
              </w:rPr>
              <w:br/>
            </w:r>
            <w:r w:rsidR="006328A4" w:rsidRPr="00AC1DA0">
              <w:rPr>
                <w:rFonts w:ascii="Times New Roman" w:hAnsi="Times New Roman" w:cs="Times New Roman"/>
                <w:b/>
                <w:bCs/>
                <w:sz w:val="24"/>
                <w:szCs w:val="24"/>
                <w:lang w:val="uk-UA"/>
                <w:rPrChange w:id="82" w:author="Tatiana Kurasova" w:date="2024-10-08T15:18:00Z">
                  <w:rPr>
                    <w:rFonts w:ascii="Times New Roman" w:hAnsi="Times New Roman" w:cs="Times New Roman"/>
                    <w:b/>
                    <w:bCs/>
                    <w:sz w:val="24"/>
                    <w:szCs w:val="24"/>
                  </w:rPr>
                </w:rPrChange>
              </w:rPr>
              <w:t>Директор</w:t>
            </w:r>
            <w:ins w:id="83" w:author="Oksana Gurin" w:date="2024-04-18T16:21:00Z">
              <w:r w:rsidR="008E32ED">
                <w:rPr>
                  <w:rFonts w:ascii="Times New Roman" w:hAnsi="Times New Roman" w:cs="Times New Roman"/>
                  <w:b/>
                  <w:bCs/>
                  <w:sz w:val="24"/>
                  <w:szCs w:val="24"/>
                  <w:lang w:val="uk-UA"/>
                </w:rPr>
                <w:t xml:space="preserve"> </w:t>
              </w:r>
            </w:ins>
            <w:del w:id="84" w:author="Oksana Gurin" w:date="2024-04-18T16:21:00Z">
              <w:r w:rsidR="006328A4" w:rsidRPr="00AC1DA0" w:rsidDel="008E32ED">
                <w:rPr>
                  <w:rFonts w:ascii="Times New Roman" w:hAnsi="Times New Roman" w:cs="Times New Roman"/>
                  <w:b/>
                  <w:bCs/>
                  <w:sz w:val="24"/>
                  <w:szCs w:val="24"/>
                  <w:lang w:val="uk-UA"/>
                  <w:rPrChange w:id="85" w:author="Tatiana Kurasova" w:date="2024-10-08T15:18:00Z">
                    <w:rPr>
                      <w:rFonts w:ascii="Times New Roman" w:hAnsi="Times New Roman" w:cs="Times New Roman"/>
                      <w:b/>
                      <w:bCs/>
                      <w:sz w:val="24"/>
                      <w:szCs w:val="24"/>
                    </w:rPr>
                  </w:rPrChange>
                </w:rPr>
                <w:br/>
                <w:delText>_</w:delText>
              </w:r>
            </w:del>
            <w:ins w:id="86" w:author="Oksana Gurin" w:date="2024-04-18T16:21:00Z">
              <w:r w:rsidR="008E32ED">
                <w:rPr>
                  <w:rFonts w:ascii="Times New Roman" w:hAnsi="Times New Roman" w:cs="Times New Roman"/>
                  <w:b/>
                  <w:bCs/>
                  <w:sz w:val="24"/>
                  <w:szCs w:val="24"/>
                  <w:lang w:val="uk-UA"/>
                </w:rPr>
                <w:t xml:space="preserve"> </w:t>
              </w:r>
            </w:ins>
            <w:r w:rsidR="006328A4" w:rsidRPr="00AC1DA0">
              <w:rPr>
                <w:rFonts w:ascii="Times New Roman" w:hAnsi="Times New Roman" w:cs="Times New Roman"/>
                <w:b/>
                <w:bCs/>
                <w:sz w:val="24"/>
                <w:szCs w:val="24"/>
                <w:lang w:val="uk-UA"/>
                <w:rPrChange w:id="87" w:author="Tatiana Kurasova" w:date="2024-10-08T15:18:00Z">
                  <w:rPr>
                    <w:rFonts w:ascii="Times New Roman" w:hAnsi="Times New Roman" w:cs="Times New Roman"/>
                    <w:b/>
                    <w:bCs/>
                    <w:sz w:val="24"/>
                    <w:szCs w:val="24"/>
                  </w:rPr>
                </w:rPrChange>
              </w:rPr>
              <w:t xml:space="preserve">_______________ </w:t>
            </w:r>
            <w:ins w:id="88" w:author="Oksana Gurin" w:date="2024-04-18T16:21:00Z">
              <w:r w:rsidR="008E32ED">
                <w:rPr>
                  <w:rFonts w:ascii="Times New Roman" w:hAnsi="Times New Roman" w:cs="Times New Roman"/>
                  <w:b/>
                  <w:bCs/>
                  <w:sz w:val="24"/>
                  <w:szCs w:val="24"/>
                  <w:lang w:val="uk-UA"/>
                </w:rPr>
                <w:t xml:space="preserve">   </w:t>
              </w:r>
            </w:ins>
            <w:r w:rsidR="00497085" w:rsidRPr="00497085">
              <w:rPr>
                <w:rFonts w:ascii="Times New Roman" w:hAnsi="Times New Roman" w:cs="Times New Roman"/>
                <w:b/>
                <w:bCs/>
                <w:sz w:val="24"/>
                <w:szCs w:val="24"/>
                <w:lang w:val="uk-UA"/>
              </w:rPr>
              <w:t>Сичов А.В</w:t>
            </w:r>
            <w:r w:rsidR="00497085">
              <w:rPr>
                <w:rFonts w:ascii="Times New Roman" w:hAnsi="Times New Roman" w:cs="Times New Roman"/>
                <w:sz w:val="24"/>
                <w:szCs w:val="24"/>
                <w:lang w:val="uk-UA"/>
              </w:rPr>
              <w:t>.</w:t>
            </w:r>
          </w:p>
          <w:p w14:paraId="17419BBC" w14:textId="77777777" w:rsidR="00523E3F" w:rsidRPr="00AC1DA0" w:rsidRDefault="00523E3F" w:rsidP="006328A4">
            <w:pPr>
              <w:widowControl w:val="0"/>
              <w:autoSpaceDE w:val="0"/>
              <w:autoSpaceDN w:val="0"/>
              <w:adjustRightInd w:val="0"/>
              <w:spacing w:after="0" w:line="240" w:lineRule="auto"/>
              <w:rPr>
                <w:rFonts w:ascii="Times New Roman" w:hAnsi="Times New Roman" w:cs="Times New Roman"/>
                <w:b/>
                <w:szCs w:val="18"/>
                <w:u w:val="single"/>
                <w:lang w:val="uk-UA"/>
                <w:rPrChange w:id="89" w:author="Tatiana Kurasova" w:date="2024-10-08T15:18:00Z">
                  <w:rPr>
                    <w:rFonts w:ascii="Times New Roman" w:hAnsi="Times New Roman" w:cs="Times New Roman"/>
                    <w:b/>
                    <w:szCs w:val="18"/>
                    <w:u w:val="single"/>
                  </w:rPr>
                </w:rPrChange>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 »</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r w:rsidRPr="00F26434">
              <w:rPr>
                <w:rFonts w:ascii="Times New Roman" w:hAnsi="Times New Roman" w:cs="Times New Roman"/>
                <w:b/>
                <w:szCs w:val="18"/>
                <w:bdr w:val="none" w:sz="0" w:space="0" w:color="auto" w:frame="1"/>
                <w:lang w:val="uk-UA"/>
              </w:rPr>
              <w:t>Адреса місцезнаходження:</w:t>
            </w:r>
          </w:p>
          <w:p w14:paraId="4AA4895C" w14:textId="77777777"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p>
          <w:p w14:paraId="253670F4" w14:textId="77777777"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p>
          <w:p w14:paraId="34981503" w14:textId="77777777" w:rsidR="009E273C" w:rsidRPr="00F26434" w:rsidRDefault="009E273C" w:rsidP="009E273C">
            <w:pPr>
              <w:autoSpaceDE w:val="0"/>
              <w:autoSpaceDN w:val="0"/>
              <w:spacing w:after="0" w:line="240" w:lineRule="auto"/>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lang w:val="uk-UA"/>
              </w:rPr>
              <w:t>IBAN:</w:t>
            </w:r>
          </w:p>
          <w:p w14:paraId="496ADBCC" w14:textId="77777777"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bdr w:val="none" w:sz="0" w:space="0" w:color="auto" w:frame="1"/>
                <w:lang w:val="uk-UA"/>
              </w:rPr>
              <w:t>МФО</w:t>
            </w:r>
          </w:p>
          <w:p w14:paraId="237EF46F" w14:textId="77777777"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p>
          <w:p w14:paraId="5873F933"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r w:rsidRPr="00F26434">
              <w:rPr>
                <w:rFonts w:ascii="Times New Roman" w:hAnsi="Times New Roman" w:cs="Times New Roman"/>
                <w:szCs w:val="18"/>
                <w:bdr w:val="none" w:sz="0" w:space="0" w:color="auto" w:frame="1"/>
                <w:lang w:val="uk-UA"/>
              </w:rPr>
              <w:t>Директор</w:t>
            </w: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2E2FB580" w:rsidR="00523E3F" w:rsidRPr="00F26434" w:rsidRDefault="009E273C" w:rsidP="006C776B">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/________/</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C76F4" w14:textId="77777777" w:rsidR="00EB18A3" w:rsidRDefault="00EB18A3" w:rsidP="00523E3F">
      <w:pPr>
        <w:spacing w:after="0" w:line="240" w:lineRule="auto"/>
      </w:pPr>
      <w:r>
        <w:separator/>
      </w:r>
    </w:p>
  </w:endnote>
  <w:endnote w:type="continuationSeparator" w:id="0">
    <w:p w14:paraId="1D7D8FD8" w14:textId="77777777" w:rsidR="00EB18A3" w:rsidRDefault="00EB18A3"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89EBA" w14:textId="77777777" w:rsidR="00EB18A3" w:rsidRDefault="00EB18A3" w:rsidP="00523E3F">
      <w:pPr>
        <w:spacing w:after="0" w:line="240" w:lineRule="auto"/>
      </w:pPr>
      <w:r>
        <w:separator/>
      </w:r>
    </w:p>
  </w:footnote>
  <w:footnote w:type="continuationSeparator" w:id="0">
    <w:p w14:paraId="6F2D43F0" w14:textId="77777777" w:rsidR="00EB18A3" w:rsidRDefault="00EB18A3"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atiana Kurasova">
    <w15:presenceInfo w15:providerId="AD" w15:userId="S-1-5-21-3453576835-2597822382-1154720173-2452"/>
  </w15:person>
  <w15:person w15:author="Oksana Gurin">
    <w15:presenceInfo w15:providerId="AD" w15:userId="S-1-5-21-3453576835-2597822382-1154720173-24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1F2B"/>
    <w:rsid w:val="00012F46"/>
    <w:rsid w:val="00032655"/>
    <w:rsid w:val="00061212"/>
    <w:rsid w:val="000763FA"/>
    <w:rsid w:val="000E5C94"/>
    <w:rsid w:val="000E775D"/>
    <w:rsid w:val="000F5104"/>
    <w:rsid w:val="00102355"/>
    <w:rsid w:val="001325EF"/>
    <w:rsid w:val="00133CF4"/>
    <w:rsid w:val="00140A48"/>
    <w:rsid w:val="001876F3"/>
    <w:rsid w:val="001A1B67"/>
    <w:rsid w:val="001B443D"/>
    <w:rsid w:val="001C655F"/>
    <w:rsid w:val="001E6687"/>
    <w:rsid w:val="00242B77"/>
    <w:rsid w:val="00244D97"/>
    <w:rsid w:val="0029315E"/>
    <w:rsid w:val="002E24B8"/>
    <w:rsid w:val="00303EBC"/>
    <w:rsid w:val="00304529"/>
    <w:rsid w:val="00316ED0"/>
    <w:rsid w:val="003418A3"/>
    <w:rsid w:val="00346FBC"/>
    <w:rsid w:val="0036066A"/>
    <w:rsid w:val="00397407"/>
    <w:rsid w:val="003D2E08"/>
    <w:rsid w:val="004009EA"/>
    <w:rsid w:val="004640F2"/>
    <w:rsid w:val="00466A9F"/>
    <w:rsid w:val="004848E2"/>
    <w:rsid w:val="00497085"/>
    <w:rsid w:val="004A747A"/>
    <w:rsid w:val="004B7A02"/>
    <w:rsid w:val="004D285E"/>
    <w:rsid w:val="004E2F28"/>
    <w:rsid w:val="00523E3F"/>
    <w:rsid w:val="00532862"/>
    <w:rsid w:val="00537BFC"/>
    <w:rsid w:val="00543D7A"/>
    <w:rsid w:val="00543FCC"/>
    <w:rsid w:val="00544310"/>
    <w:rsid w:val="005539D6"/>
    <w:rsid w:val="00585922"/>
    <w:rsid w:val="005C6724"/>
    <w:rsid w:val="005F7AF4"/>
    <w:rsid w:val="006328A4"/>
    <w:rsid w:val="006371C5"/>
    <w:rsid w:val="006504FF"/>
    <w:rsid w:val="006532AC"/>
    <w:rsid w:val="00683503"/>
    <w:rsid w:val="00694AD1"/>
    <w:rsid w:val="006C2020"/>
    <w:rsid w:val="006C2947"/>
    <w:rsid w:val="006C776B"/>
    <w:rsid w:val="006D336A"/>
    <w:rsid w:val="006D5503"/>
    <w:rsid w:val="006F0E1D"/>
    <w:rsid w:val="00713EE7"/>
    <w:rsid w:val="00750813"/>
    <w:rsid w:val="00774D01"/>
    <w:rsid w:val="008440B9"/>
    <w:rsid w:val="008557BD"/>
    <w:rsid w:val="0087482E"/>
    <w:rsid w:val="00876F50"/>
    <w:rsid w:val="008930F8"/>
    <w:rsid w:val="008A4735"/>
    <w:rsid w:val="008C5E7A"/>
    <w:rsid w:val="008C7718"/>
    <w:rsid w:val="008D27D9"/>
    <w:rsid w:val="008E32ED"/>
    <w:rsid w:val="00902AA8"/>
    <w:rsid w:val="009151FD"/>
    <w:rsid w:val="009218BE"/>
    <w:rsid w:val="00926600"/>
    <w:rsid w:val="00946F44"/>
    <w:rsid w:val="00953934"/>
    <w:rsid w:val="0096018D"/>
    <w:rsid w:val="00982058"/>
    <w:rsid w:val="00982868"/>
    <w:rsid w:val="009A64D7"/>
    <w:rsid w:val="009E273C"/>
    <w:rsid w:val="009F6A9D"/>
    <w:rsid w:val="00A23946"/>
    <w:rsid w:val="00A253D8"/>
    <w:rsid w:val="00A3012F"/>
    <w:rsid w:val="00A3162C"/>
    <w:rsid w:val="00A31E62"/>
    <w:rsid w:val="00A372F9"/>
    <w:rsid w:val="00A43DA7"/>
    <w:rsid w:val="00AC1DA0"/>
    <w:rsid w:val="00AC5585"/>
    <w:rsid w:val="00AE656F"/>
    <w:rsid w:val="00B20200"/>
    <w:rsid w:val="00B33E92"/>
    <w:rsid w:val="00B45E0E"/>
    <w:rsid w:val="00B654D2"/>
    <w:rsid w:val="00B6645E"/>
    <w:rsid w:val="00B70F45"/>
    <w:rsid w:val="00B7348B"/>
    <w:rsid w:val="00B82DC7"/>
    <w:rsid w:val="00B921AC"/>
    <w:rsid w:val="00B92B41"/>
    <w:rsid w:val="00BE6FFB"/>
    <w:rsid w:val="00BF4FE4"/>
    <w:rsid w:val="00BF7975"/>
    <w:rsid w:val="00C03646"/>
    <w:rsid w:val="00C11679"/>
    <w:rsid w:val="00C73961"/>
    <w:rsid w:val="00CD27A2"/>
    <w:rsid w:val="00D1151A"/>
    <w:rsid w:val="00D74745"/>
    <w:rsid w:val="00D91A69"/>
    <w:rsid w:val="00DA3C4F"/>
    <w:rsid w:val="00DC6C0E"/>
    <w:rsid w:val="00DF1A7A"/>
    <w:rsid w:val="00DF7EBE"/>
    <w:rsid w:val="00E56013"/>
    <w:rsid w:val="00E6448F"/>
    <w:rsid w:val="00E813EE"/>
    <w:rsid w:val="00E81F54"/>
    <w:rsid w:val="00E97988"/>
    <w:rsid w:val="00EA066E"/>
    <w:rsid w:val="00EB18A3"/>
    <w:rsid w:val="00F00E80"/>
    <w:rsid w:val="00F0525D"/>
    <w:rsid w:val="00F26434"/>
    <w:rsid w:val="00F8346A"/>
    <w:rsid w:val="00FB2D25"/>
    <w:rsid w:val="00FB46AE"/>
    <w:rsid w:val="00FB7C5E"/>
    <w:rsid w:val="00FD73D7"/>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 w:type="paragraph" w:styleId="ae">
    <w:name w:val="Revision"/>
    <w:hidden/>
    <w:uiPriority w:val="99"/>
    <w:semiHidden/>
    <w:rsid w:val="005328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592567">
      <w:bodyDiv w:val="1"/>
      <w:marLeft w:val="0"/>
      <w:marRight w:val="0"/>
      <w:marTop w:val="0"/>
      <w:marBottom w:val="0"/>
      <w:divBdr>
        <w:top w:val="none" w:sz="0" w:space="0" w:color="auto"/>
        <w:left w:val="none" w:sz="0" w:space="0" w:color="auto"/>
        <w:bottom w:val="none" w:sz="0" w:space="0" w:color="auto"/>
        <w:right w:val="none" w:sz="0" w:space="0" w:color="auto"/>
      </w:divBdr>
    </w:div>
    <w:div w:id="461272197">
      <w:bodyDiv w:val="1"/>
      <w:marLeft w:val="0"/>
      <w:marRight w:val="0"/>
      <w:marTop w:val="0"/>
      <w:marBottom w:val="0"/>
      <w:divBdr>
        <w:top w:val="none" w:sz="0" w:space="0" w:color="auto"/>
        <w:left w:val="none" w:sz="0" w:space="0" w:color="auto"/>
        <w:bottom w:val="none" w:sz="0" w:space="0" w:color="auto"/>
        <w:right w:val="none" w:sz="0" w:space="0" w:color="auto"/>
      </w:divBdr>
    </w:div>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9BA9C-AB90-498B-8E65-175ED3941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13997</Words>
  <Characters>7979</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romashka</dc:creator>
  <cp:lastModifiedBy>Tatiana Kurasova</cp:lastModifiedBy>
  <cp:revision>18</cp:revision>
  <dcterms:created xsi:type="dcterms:W3CDTF">2023-12-18T09:33:00Z</dcterms:created>
  <dcterms:modified xsi:type="dcterms:W3CDTF">2024-10-08T12:23:00Z</dcterms:modified>
</cp:coreProperties>
</file>